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645" w:rsidRDefault="002F1F0E">
      <w:r>
        <w:rPr>
          <w:noProof/>
          <w:lang w:eastAsia="bg-BG"/>
        </w:rPr>
        <w:drawing>
          <wp:inline distT="0" distB="0" distL="0" distR="0">
            <wp:extent cx="5760720" cy="230886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2308860"/>
                    </a:xfrm>
                    <a:prstGeom prst="rect">
                      <a:avLst/>
                    </a:prstGeom>
                    <a:noFill/>
                    <a:ln>
                      <a:noFill/>
                    </a:ln>
                  </pic:spPr>
                </pic:pic>
              </a:graphicData>
            </a:graphic>
          </wp:inline>
        </w:drawing>
      </w:r>
    </w:p>
    <w:p w:rsidR="002F1F0E" w:rsidRPr="002F1F0E" w:rsidRDefault="002F1F0E" w:rsidP="002F1F0E">
      <w:pPr>
        <w:widowControl w:val="0"/>
        <w:suppressAutoHyphens/>
        <w:autoSpaceDE w:val="0"/>
        <w:jc w:val="center"/>
        <w:rPr>
          <w:rFonts w:ascii="Times New Roman" w:hAnsi="Times New Roman" w:cs="Times New Roman"/>
          <w:b/>
          <w:sz w:val="24"/>
          <w:szCs w:val="24"/>
          <w:lang w:eastAsia="ar-SA"/>
        </w:rPr>
      </w:pPr>
      <w:r w:rsidRPr="002F1F0E">
        <w:rPr>
          <w:rFonts w:ascii="Times New Roman" w:hAnsi="Times New Roman" w:cs="Times New Roman"/>
          <w:b/>
          <w:sz w:val="24"/>
          <w:szCs w:val="24"/>
          <w:lang w:eastAsia="ar-SA"/>
        </w:rPr>
        <w:t>ПРЕДЛОЖЕНИЕ</w:t>
      </w:r>
    </w:p>
    <w:p w:rsidR="002F1F0E" w:rsidRPr="002F1F0E" w:rsidRDefault="002F1F0E" w:rsidP="002F1F0E">
      <w:pPr>
        <w:widowControl w:val="0"/>
        <w:suppressAutoHyphens/>
        <w:autoSpaceDE w:val="0"/>
        <w:ind w:firstLine="708"/>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о</w:t>
      </w:r>
      <w:r w:rsidRPr="002F1F0E">
        <w:rPr>
          <w:rFonts w:ascii="Times New Roman" w:hAnsi="Times New Roman" w:cs="Times New Roman"/>
          <w:b/>
          <w:sz w:val="24"/>
          <w:szCs w:val="24"/>
          <w:lang w:eastAsia="ar-SA"/>
        </w:rPr>
        <w:t>т Кънчо Стоянов Папазов  – Кмет на Община Гурково.</w:t>
      </w:r>
    </w:p>
    <w:p w:rsidR="002F1F0E" w:rsidRPr="002F1F0E" w:rsidRDefault="002F1F0E" w:rsidP="002F1F0E">
      <w:pPr>
        <w:widowControl w:val="0"/>
        <w:suppressAutoHyphens/>
        <w:autoSpaceDE w:val="0"/>
        <w:jc w:val="both"/>
        <w:rPr>
          <w:rFonts w:ascii="Times New Roman" w:hAnsi="Times New Roman" w:cs="Times New Roman"/>
          <w:b/>
          <w:sz w:val="24"/>
          <w:szCs w:val="24"/>
          <w:lang w:eastAsia="ar-SA"/>
        </w:rPr>
      </w:pPr>
    </w:p>
    <w:p w:rsidR="00F334A5" w:rsidRPr="000548D9" w:rsidRDefault="00F334A5" w:rsidP="00F334A5">
      <w:pPr>
        <w:pStyle w:val="Bodytext20"/>
        <w:shd w:val="clear" w:color="auto" w:fill="auto"/>
        <w:spacing w:after="530"/>
        <w:rPr>
          <w:b/>
          <w:sz w:val="24"/>
          <w:szCs w:val="24"/>
          <w:u w:val="single"/>
        </w:rPr>
      </w:pPr>
      <w:r w:rsidRPr="000548D9">
        <w:rPr>
          <w:rStyle w:val="Bodytext2Bold"/>
          <w:u w:val="single"/>
        </w:rPr>
        <w:t>ОТНОСНО</w:t>
      </w:r>
      <w:r w:rsidRPr="000548D9">
        <w:rPr>
          <w:rStyle w:val="Bodytext2Bold"/>
          <w:b w:val="0"/>
          <w:u w:val="single"/>
        </w:rPr>
        <w:t xml:space="preserve">: </w:t>
      </w:r>
      <w:r w:rsidRPr="000548D9">
        <w:rPr>
          <w:b/>
          <w:sz w:val="24"/>
          <w:szCs w:val="24"/>
          <w:u w:val="single"/>
        </w:rPr>
        <w:t>Подаване на проектно предложение „Иновативни здравно – социални услуги в община Гурково“</w:t>
      </w:r>
      <w:bookmarkStart w:id="0" w:name="bookmark6"/>
      <w:r w:rsidRPr="000548D9">
        <w:rPr>
          <w:b/>
          <w:sz w:val="24"/>
          <w:szCs w:val="24"/>
          <w:u w:val="single"/>
        </w:rPr>
        <w:t xml:space="preserve"> по процедура BG05SFPR002-2.012 „Иновативни здравно – социални услуги“ финансирана по  Програма „Развитие на човешките ресурси“ 2021-2027</w:t>
      </w:r>
    </w:p>
    <w:p w:rsidR="00F334A5" w:rsidRPr="000548D9" w:rsidRDefault="00F334A5" w:rsidP="00F334A5">
      <w:pPr>
        <w:pStyle w:val="Bodytext20"/>
        <w:shd w:val="clear" w:color="auto" w:fill="auto"/>
        <w:spacing w:after="0" w:line="240" w:lineRule="auto"/>
        <w:ind w:firstLine="709"/>
        <w:rPr>
          <w:sz w:val="24"/>
          <w:szCs w:val="24"/>
        </w:rPr>
      </w:pPr>
      <w:r w:rsidRPr="000548D9">
        <w:rPr>
          <w:sz w:val="24"/>
          <w:szCs w:val="24"/>
        </w:rPr>
        <w:t>УВАЖАЕМИ ОБЩИНСКИ СЪВЕТНИЦИ,</w:t>
      </w:r>
      <w:bookmarkEnd w:id="0"/>
    </w:p>
    <w:p w:rsidR="00F334A5" w:rsidRPr="000548D9" w:rsidRDefault="00F334A5" w:rsidP="00F334A5">
      <w:pPr>
        <w:pStyle w:val="Bodytext20"/>
        <w:shd w:val="clear" w:color="auto" w:fill="auto"/>
        <w:spacing w:after="0" w:line="240" w:lineRule="auto"/>
        <w:ind w:firstLine="709"/>
        <w:rPr>
          <w:sz w:val="24"/>
          <w:szCs w:val="24"/>
        </w:rPr>
      </w:pPr>
    </w:p>
    <w:p w:rsidR="00F334A5" w:rsidRPr="000548D9" w:rsidRDefault="00F334A5" w:rsidP="00F334A5">
      <w:pPr>
        <w:pStyle w:val="Bodytext20"/>
        <w:shd w:val="clear" w:color="auto" w:fill="auto"/>
        <w:spacing w:after="0" w:line="240" w:lineRule="auto"/>
        <w:ind w:firstLine="709"/>
        <w:rPr>
          <w:sz w:val="24"/>
          <w:szCs w:val="24"/>
        </w:rPr>
      </w:pPr>
      <w:r w:rsidRPr="000548D9">
        <w:rPr>
          <w:sz w:val="24"/>
          <w:szCs w:val="24"/>
        </w:rPr>
        <w:t xml:space="preserve">Уведомяваме Ви, че </w:t>
      </w:r>
      <w:r w:rsidR="006623D6">
        <w:rPr>
          <w:sz w:val="24"/>
          <w:szCs w:val="24"/>
        </w:rPr>
        <w:t>с</w:t>
      </w:r>
      <w:r w:rsidR="006623D6" w:rsidRPr="000548D9">
        <w:rPr>
          <w:sz w:val="24"/>
          <w:szCs w:val="24"/>
        </w:rPr>
        <w:t xml:space="preserve"> </w:t>
      </w:r>
      <w:r w:rsidR="00AE595D">
        <w:rPr>
          <w:sz w:val="24"/>
          <w:szCs w:val="24"/>
        </w:rPr>
        <w:t>П</w:t>
      </w:r>
      <w:r w:rsidR="006623D6" w:rsidRPr="000548D9">
        <w:rPr>
          <w:sz w:val="24"/>
          <w:szCs w:val="24"/>
        </w:rPr>
        <w:t xml:space="preserve">исмо изх. № 08-227 от 12.03.2025 г. на </w:t>
      </w:r>
      <w:r w:rsidR="00AE595D">
        <w:rPr>
          <w:sz w:val="24"/>
          <w:szCs w:val="24"/>
        </w:rPr>
        <w:t>Г</w:t>
      </w:r>
      <w:r w:rsidR="006623D6" w:rsidRPr="000548D9">
        <w:rPr>
          <w:sz w:val="24"/>
          <w:szCs w:val="24"/>
        </w:rPr>
        <w:t xml:space="preserve">лавния директор  и РУО на ПРЧР до общините е отправена покана за представяне на проектно предложение </w:t>
      </w:r>
      <w:r w:rsidR="006623D6">
        <w:rPr>
          <w:sz w:val="24"/>
          <w:szCs w:val="24"/>
        </w:rPr>
        <w:t>по</w:t>
      </w:r>
      <w:r w:rsidRPr="000548D9">
        <w:rPr>
          <w:sz w:val="24"/>
          <w:szCs w:val="24"/>
        </w:rPr>
        <w:t xml:space="preserve"> процедура чрез директно предоставяне на безвъзмездна финансова помощ </w:t>
      </w:r>
      <w:r w:rsidRPr="000548D9">
        <w:rPr>
          <w:sz w:val="24"/>
          <w:szCs w:val="24"/>
          <w:lang w:val="en-US" w:bidi="en-US"/>
        </w:rPr>
        <w:t>BG</w:t>
      </w:r>
      <w:r w:rsidRPr="000548D9">
        <w:rPr>
          <w:sz w:val="24"/>
          <w:szCs w:val="24"/>
          <w:lang w:bidi="en-US"/>
        </w:rPr>
        <w:t>05</w:t>
      </w:r>
      <w:r w:rsidRPr="000548D9">
        <w:rPr>
          <w:sz w:val="24"/>
          <w:szCs w:val="24"/>
          <w:lang w:val="en-US" w:bidi="en-US"/>
        </w:rPr>
        <w:t>SFPR</w:t>
      </w:r>
      <w:r w:rsidRPr="000548D9">
        <w:rPr>
          <w:sz w:val="24"/>
          <w:szCs w:val="24"/>
          <w:lang w:bidi="en-US"/>
        </w:rPr>
        <w:t xml:space="preserve">002-2.012 </w:t>
      </w:r>
      <w:r w:rsidRPr="000548D9">
        <w:rPr>
          <w:sz w:val="24"/>
          <w:szCs w:val="24"/>
        </w:rPr>
        <w:t xml:space="preserve">„Иновативни здравно – социални услуги“ по Оперативна програма „Развитие на човешките ресурси“ 2021-2027 г. Срокът за кандидатстване е </w:t>
      </w:r>
      <w:r w:rsidRPr="000548D9">
        <w:rPr>
          <w:rFonts w:eastAsia="Calibri"/>
          <w:sz w:val="24"/>
          <w:szCs w:val="24"/>
        </w:rPr>
        <w:t>29.04.2025</w:t>
      </w:r>
      <w:r w:rsidRPr="000548D9">
        <w:rPr>
          <w:sz w:val="24"/>
          <w:szCs w:val="24"/>
        </w:rPr>
        <w:t>г. Всяко проектно предложение следва да бъде с продължителност 24 месеца, но дейностите следва да приключат не по-късно 31.12.2027 г.</w:t>
      </w:r>
    </w:p>
    <w:p w:rsidR="000548D9" w:rsidRPr="000548D9" w:rsidRDefault="00293D98" w:rsidP="000548D9">
      <w:pPr>
        <w:ind w:firstLine="708"/>
        <w:jc w:val="both"/>
        <w:rPr>
          <w:rFonts w:ascii="Times New Roman" w:eastAsia="Calibri" w:hAnsi="Times New Roman" w:cs="Times New Roman"/>
          <w:iCs/>
          <w:sz w:val="24"/>
          <w:szCs w:val="24"/>
          <w:lang w:eastAsia="bg-BG"/>
        </w:rPr>
      </w:pPr>
      <w:r>
        <w:rPr>
          <w:rFonts w:ascii="Times New Roman" w:hAnsi="Times New Roman" w:cs="Times New Roman"/>
          <w:sz w:val="24"/>
          <w:szCs w:val="24"/>
        </w:rPr>
        <w:t xml:space="preserve">  </w:t>
      </w:r>
      <w:r w:rsidR="00F334A5" w:rsidRPr="000548D9">
        <w:rPr>
          <w:rFonts w:ascii="Times New Roman" w:hAnsi="Times New Roman" w:cs="Times New Roman"/>
          <w:sz w:val="24"/>
          <w:szCs w:val="24"/>
        </w:rPr>
        <w:t>Община Гурково е допустим кандидат по процедурата, като определения индикативен брой потребители е минимум 35</w:t>
      </w:r>
      <w:r w:rsidR="00084D1C" w:rsidRPr="000548D9">
        <w:rPr>
          <w:rFonts w:ascii="Times New Roman" w:hAnsi="Times New Roman" w:cs="Times New Roman"/>
          <w:sz w:val="24"/>
          <w:szCs w:val="24"/>
        </w:rPr>
        <w:t>, а максималният размер на безвъзмездната финансова помощ за Община Гурково е до 318914,16 лв.</w:t>
      </w:r>
      <w:r w:rsidR="00F334A5" w:rsidRPr="000548D9">
        <w:rPr>
          <w:rFonts w:ascii="Times New Roman" w:hAnsi="Times New Roman" w:cs="Times New Roman"/>
          <w:sz w:val="24"/>
          <w:szCs w:val="24"/>
        </w:rPr>
        <w:t xml:space="preserve"> Ц</w:t>
      </w:r>
      <w:r w:rsidR="00F334A5" w:rsidRPr="000548D9">
        <w:rPr>
          <w:rFonts w:ascii="Times New Roman" w:eastAsia="Calibri" w:hAnsi="Times New Roman" w:cs="Times New Roman"/>
          <w:iCs/>
          <w:sz w:val="24"/>
          <w:szCs w:val="24"/>
        </w:rPr>
        <w:t xml:space="preserve">елта е  да се осигури подкрепа в домашна среда за лицата от най-уязвимите групи от населението и да разшири възможностите за предоставяне на социални и интегрирани здравно-социални услуги в домашна среда, вкл. и чрез прилагане на иновативен модел за дистанционен мониторинг на здравословния и </w:t>
      </w:r>
      <w:proofErr w:type="spellStart"/>
      <w:r w:rsidR="00F334A5" w:rsidRPr="000548D9">
        <w:rPr>
          <w:rFonts w:ascii="Times New Roman" w:eastAsia="Calibri" w:hAnsi="Times New Roman" w:cs="Times New Roman"/>
          <w:iCs/>
          <w:sz w:val="24"/>
          <w:szCs w:val="24"/>
        </w:rPr>
        <w:t>психосоциален</w:t>
      </w:r>
      <w:proofErr w:type="spellEnd"/>
      <w:r w:rsidR="00F334A5" w:rsidRPr="000548D9">
        <w:rPr>
          <w:rFonts w:ascii="Times New Roman" w:eastAsia="Calibri" w:hAnsi="Times New Roman" w:cs="Times New Roman"/>
          <w:iCs/>
          <w:sz w:val="24"/>
          <w:szCs w:val="24"/>
        </w:rPr>
        <w:t xml:space="preserve"> статус на хора с хронични заболявания и трайни увреждания, както и самотно</w:t>
      </w:r>
      <w:r w:rsidR="006A5973">
        <w:rPr>
          <w:rFonts w:ascii="Times New Roman" w:eastAsia="Calibri" w:hAnsi="Times New Roman" w:cs="Times New Roman"/>
          <w:iCs/>
          <w:sz w:val="24"/>
          <w:szCs w:val="24"/>
        </w:rPr>
        <w:t xml:space="preserve"> </w:t>
      </w:r>
      <w:r w:rsidR="00F334A5" w:rsidRPr="000548D9">
        <w:rPr>
          <w:rFonts w:ascii="Times New Roman" w:eastAsia="Calibri" w:hAnsi="Times New Roman" w:cs="Times New Roman"/>
          <w:iCs/>
          <w:sz w:val="24"/>
          <w:szCs w:val="24"/>
        </w:rPr>
        <w:t>живеещи възрастни в невъзможност за самообслужване.</w:t>
      </w:r>
      <w:r w:rsidR="000548D9" w:rsidRPr="000548D9">
        <w:rPr>
          <w:rFonts w:ascii="Times New Roman" w:eastAsia="Calibri" w:hAnsi="Times New Roman" w:cs="Times New Roman"/>
          <w:iCs/>
          <w:sz w:val="24"/>
          <w:szCs w:val="24"/>
          <w:lang w:eastAsia="bg-BG"/>
        </w:rPr>
        <w:t xml:space="preserve"> </w:t>
      </w:r>
    </w:p>
    <w:p w:rsidR="000548D9" w:rsidRPr="000548D9" w:rsidRDefault="000548D9" w:rsidP="000548D9">
      <w:pPr>
        <w:ind w:firstLine="708"/>
        <w:jc w:val="both"/>
        <w:rPr>
          <w:rFonts w:ascii="Times New Roman" w:eastAsia="Calibri" w:hAnsi="Times New Roman" w:cs="Times New Roman"/>
          <w:iCs/>
          <w:sz w:val="24"/>
          <w:szCs w:val="24"/>
          <w:lang w:eastAsia="bg-BG"/>
        </w:rPr>
      </w:pPr>
      <w:r w:rsidRPr="000548D9">
        <w:rPr>
          <w:rFonts w:ascii="Times New Roman" w:eastAsia="Calibri" w:hAnsi="Times New Roman" w:cs="Times New Roman"/>
          <w:iCs/>
          <w:sz w:val="24"/>
          <w:szCs w:val="24"/>
          <w:lang w:eastAsia="bg-BG"/>
        </w:rPr>
        <w:t xml:space="preserve">По процедурата не се изисква </w:t>
      </w:r>
      <w:proofErr w:type="spellStart"/>
      <w:r w:rsidRPr="000548D9">
        <w:rPr>
          <w:rFonts w:ascii="Times New Roman" w:eastAsia="Calibri" w:hAnsi="Times New Roman" w:cs="Times New Roman"/>
          <w:iCs/>
          <w:sz w:val="24"/>
          <w:szCs w:val="24"/>
          <w:lang w:eastAsia="bg-BG"/>
        </w:rPr>
        <w:t>съфинансиране</w:t>
      </w:r>
      <w:proofErr w:type="spellEnd"/>
      <w:r w:rsidRPr="000548D9">
        <w:rPr>
          <w:rFonts w:ascii="Times New Roman" w:eastAsia="Calibri" w:hAnsi="Times New Roman" w:cs="Times New Roman"/>
          <w:iCs/>
          <w:sz w:val="24"/>
          <w:szCs w:val="24"/>
          <w:lang w:eastAsia="bg-BG"/>
        </w:rPr>
        <w:t xml:space="preserve"> от кандидатите. Безвъзмездната финансова помощ е 100%.</w:t>
      </w:r>
    </w:p>
    <w:p w:rsidR="00F334A5" w:rsidRPr="000548D9" w:rsidRDefault="00657A98" w:rsidP="00F334A5">
      <w:pPr>
        <w:tabs>
          <w:tab w:val="left" w:pos="0"/>
        </w:tabs>
        <w:ind w:firstLine="709"/>
        <w:jc w:val="both"/>
        <w:rPr>
          <w:rFonts w:ascii="Times New Roman" w:eastAsia="Calibri" w:hAnsi="Times New Roman" w:cs="Times New Roman"/>
          <w:iCs/>
          <w:sz w:val="24"/>
          <w:szCs w:val="24"/>
        </w:rPr>
      </w:pPr>
      <w:r w:rsidRPr="000548D9">
        <w:rPr>
          <w:rFonts w:ascii="Times New Roman" w:eastAsia="Calibri" w:hAnsi="Times New Roman" w:cs="Times New Roman"/>
          <w:iCs/>
          <w:sz w:val="24"/>
          <w:szCs w:val="24"/>
        </w:rPr>
        <w:t>По н</w:t>
      </w:r>
      <w:r w:rsidR="00F334A5" w:rsidRPr="000548D9">
        <w:rPr>
          <w:rFonts w:ascii="Times New Roman" w:eastAsia="Calibri" w:hAnsi="Times New Roman" w:cs="Times New Roman"/>
          <w:iCs/>
          <w:sz w:val="24"/>
          <w:szCs w:val="24"/>
        </w:rPr>
        <w:t>астоящата процедура чрез директно предоставяне на безвъзмездна финансова помощ са допустими за финансиране следните дейности:</w:t>
      </w:r>
    </w:p>
    <w:p w:rsidR="00F334A5" w:rsidRPr="000548D9" w:rsidRDefault="00AE595D" w:rsidP="00AE595D">
      <w:pPr>
        <w:tabs>
          <w:tab w:val="left" w:pos="0"/>
        </w:tabs>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ab/>
        <w:t xml:space="preserve">1. </w:t>
      </w:r>
      <w:r w:rsidR="00CE2438" w:rsidRPr="000548D9">
        <w:rPr>
          <w:rFonts w:ascii="Times New Roman" w:eastAsia="Times New Roman" w:hAnsi="Times New Roman" w:cs="Times New Roman"/>
          <w:color w:val="212529"/>
          <w:sz w:val="24"/>
          <w:szCs w:val="24"/>
          <w:shd w:val="clear" w:color="auto" w:fill="FFFFFF"/>
          <w:lang w:eastAsia="bg-BG"/>
        </w:rPr>
        <w:t xml:space="preserve">Предоставяне на почасови мобилни интегрирани здравно-социални услуги за нуждаещи се лица с увреждания и възрастни хора в невъзможност за самообслужване, </w:t>
      </w:r>
      <w:proofErr w:type="spellStart"/>
      <w:r w:rsidR="00CE2438" w:rsidRPr="000548D9">
        <w:rPr>
          <w:rFonts w:ascii="Times New Roman" w:eastAsia="Times New Roman" w:hAnsi="Times New Roman" w:cs="Times New Roman"/>
          <w:color w:val="212529"/>
          <w:sz w:val="24"/>
          <w:szCs w:val="24"/>
          <w:shd w:val="clear" w:color="auto" w:fill="FFFFFF"/>
          <w:lang w:eastAsia="bg-BG"/>
        </w:rPr>
        <w:t>супервизия</w:t>
      </w:r>
      <w:proofErr w:type="spellEnd"/>
      <w:r w:rsidR="00CE2438" w:rsidRPr="000548D9">
        <w:rPr>
          <w:rFonts w:ascii="Times New Roman" w:eastAsia="Times New Roman" w:hAnsi="Times New Roman" w:cs="Times New Roman"/>
          <w:color w:val="212529"/>
          <w:sz w:val="24"/>
          <w:szCs w:val="24"/>
          <w:shd w:val="clear" w:color="auto" w:fill="FFFFFF"/>
          <w:lang w:eastAsia="bg-BG"/>
        </w:rPr>
        <w:t xml:space="preserve"> и обучения на екипите във връзка с въвеждането на нови методологии за оценка на потребностите (задължителна дейност).</w:t>
      </w:r>
    </w:p>
    <w:p w:rsidR="00CE2438" w:rsidRPr="000548D9" w:rsidRDefault="00AE595D" w:rsidP="00AE595D">
      <w:pPr>
        <w:shd w:val="clear" w:color="auto" w:fill="FFFFFF"/>
        <w:spacing w:after="100" w:afterAutospacing="1"/>
        <w:ind w:firstLine="708"/>
        <w:rPr>
          <w:rFonts w:ascii="Times New Roman" w:eastAsia="Times New Roman" w:hAnsi="Times New Roman" w:cs="Times New Roman"/>
          <w:color w:val="415264"/>
          <w:sz w:val="24"/>
          <w:szCs w:val="24"/>
          <w:lang w:eastAsia="bg-BG"/>
        </w:rPr>
      </w:pPr>
      <w:r>
        <w:rPr>
          <w:rFonts w:ascii="Times New Roman" w:eastAsia="Calibri" w:hAnsi="Times New Roman" w:cs="Times New Roman"/>
          <w:iCs/>
          <w:sz w:val="24"/>
          <w:szCs w:val="24"/>
        </w:rPr>
        <w:t xml:space="preserve">2. </w:t>
      </w:r>
      <w:r w:rsidR="00CE2438" w:rsidRPr="000548D9">
        <w:rPr>
          <w:rFonts w:ascii="Times New Roman" w:eastAsia="Times New Roman" w:hAnsi="Times New Roman" w:cs="Times New Roman"/>
          <w:color w:val="212529"/>
          <w:sz w:val="24"/>
          <w:szCs w:val="24"/>
          <w:shd w:val="clear" w:color="auto" w:fill="FFFFFF"/>
          <w:lang w:eastAsia="bg-BG"/>
        </w:rPr>
        <w:t xml:space="preserve">Развитие и предоставяне на иновативни дистанционни услуги– </w:t>
      </w:r>
      <w:proofErr w:type="spellStart"/>
      <w:r w:rsidR="00CE2438" w:rsidRPr="000548D9">
        <w:rPr>
          <w:rFonts w:ascii="Times New Roman" w:eastAsia="Times New Roman" w:hAnsi="Times New Roman" w:cs="Times New Roman"/>
          <w:color w:val="212529"/>
          <w:sz w:val="24"/>
          <w:szCs w:val="24"/>
          <w:shd w:val="clear" w:color="auto" w:fill="FFFFFF"/>
          <w:lang w:eastAsia="bg-BG"/>
        </w:rPr>
        <w:t>телекеър</w:t>
      </w:r>
      <w:proofErr w:type="spellEnd"/>
      <w:r w:rsidR="00CE2438" w:rsidRPr="000548D9">
        <w:rPr>
          <w:rFonts w:ascii="Times New Roman" w:eastAsia="Times New Roman" w:hAnsi="Times New Roman" w:cs="Times New Roman"/>
          <w:color w:val="212529"/>
          <w:sz w:val="24"/>
          <w:szCs w:val="24"/>
          <w:shd w:val="clear" w:color="auto" w:fill="FFFFFF"/>
          <w:lang w:eastAsia="bg-BG"/>
        </w:rPr>
        <w:t>, вкл. осигуряване на специализирано оборудване за тяхното предоставяне (при необходимост).</w:t>
      </w:r>
    </w:p>
    <w:p w:rsidR="00F334A5" w:rsidRPr="000548D9" w:rsidRDefault="00F334A5" w:rsidP="00F334A5">
      <w:pPr>
        <w:tabs>
          <w:tab w:val="left" w:pos="0"/>
        </w:tabs>
        <w:ind w:firstLine="709"/>
        <w:jc w:val="both"/>
        <w:rPr>
          <w:rFonts w:ascii="Times New Roman" w:eastAsia="Calibri" w:hAnsi="Times New Roman" w:cs="Times New Roman"/>
          <w:iCs/>
          <w:sz w:val="24"/>
          <w:szCs w:val="24"/>
        </w:rPr>
      </w:pPr>
      <w:r w:rsidRPr="000548D9">
        <w:rPr>
          <w:rFonts w:ascii="Times New Roman" w:eastAsia="Calibri" w:hAnsi="Times New Roman" w:cs="Times New Roman"/>
          <w:iCs/>
          <w:sz w:val="24"/>
          <w:szCs w:val="24"/>
        </w:rPr>
        <w:t>Разходите за предоставяне на УОИИ (компенсацията) за всяка община са изчислени за период от</w:t>
      </w:r>
      <w:r w:rsidR="00CE2438" w:rsidRPr="000548D9">
        <w:rPr>
          <w:rFonts w:ascii="Times New Roman" w:eastAsia="Calibri" w:hAnsi="Times New Roman" w:cs="Times New Roman"/>
          <w:iCs/>
          <w:sz w:val="24"/>
          <w:szCs w:val="24"/>
        </w:rPr>
        <w:t xml:space="preserve"> 24 месеца</w:t>
      </w:r>
      <w:r w:rsidRPr="000548D9">
        <w:rPr>
          <w:rFonts w:ascii="Times New Roman" w:eastAsia="Calibri" w:hAnsi="Times New Roman" w:cs="Times New Roman"/>
          <w:iCs/>
          <w:sz w:val="24"/>
          <w:szCs w:val="24"/>
        </w:rPr>
        <w:t>.</w:t>
      </w:r>
    </w:p>
    <w:p w:rsidR="000548D9" w:rsidRPr="000548D9" w:rsidRDefault="000548D9" w:rsidP="000548D9">
      <w:pPr>
        <w:ind w:right="277" w:firstLine="708"/>
        <w:jc w:val="both"/>
        <w:rPr>
          <w:rFonts w:ascii="Times New Roman" w:hAnsi="Times New Roman" w:cs="Times New Roman"/>
          <w:sz w:val="24"/>
          <w:szCs w:val="24"/>
        </w:rPr>
      </w:pPr>
      <w:r w:rsidRPr="000548D9">
        <w:rPr>
          <w:rFonts w:ascii="Times New Roman" w:hAnsi="Times New Roman" w:cs="Times New Roman"/>
          <w:sz w:val="24"/>
          <w:szCs w:val="24"/>
        </w:rPr>
        <w:t>Кандидатите – общини/райони на общини следва да възложат изпълнението на услугата от общ икономически интерес (УОИИ), съгласно правилата на Решение на ЕК от 20 декември 2011 година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(Решението).</w:t>
      </w:r>
    </w:p>
    <w:p w:rsidR="000548D9" w:rsidRPr="000548D9" w:rsidRDefault="000548D9" w:rsidP="000548D9">
      <w:pPr>
        <w:ind w:right="277"/>
        <w:jc w:val="both"/>
        <w:rPr>
          <w:rFonts w:ascii="Times New Roman" w:hAnsi="Times New Roman" w:cs="Times New Roman"/>
          <w:sz w:val="24"/>
          <w:szCs w:val="24"/>
        </w:rPr>
      </w:pPr>
      <w:r w:rsidRPr="000548D9">
        <w:rPr>
          <w:rFonts w:ascii="Times New Roman" w:hAnsi="Times New Roman" w:cs="Times New Roman"/>
          <w:sz w:val="24"/>
          <w:szCs w:val="24"/>
        </w:rPr>
        <w:tab/>
        <w:t>Всяка община/район на община възлага изпълнението на дейностите по иновативните здравно-социални услуги на своята територия по реда на Решението, единствено на общинско предприятие, създадено по реда на чл. 52 от ЗОС, на второстепенен разпоредител с бюджет или на звено/дирекция в самата общинска/районна администрация.</w:t>
      </w:r>
    </w:p>
    <w:p w:rsidR="000548D9" w:rsidRPr="000548D9" w:rsidRDefault="000548D9" w:rsidP="000548D9">
      <w:pPr>
        <w:ind w:right="277" w:firstLine="708"/>
        <w:jc w:val="both"/>
        <w:rPr>
          <w:rFonts w:ascii="Times New Roman" w:hAnsi="Times New Roman" w:cs="Times New Roman"/>
          <w:sz w:val="24"/>
          <w:szCs w:val="24"/>
        </w:rPr>
      </w:pPr>
      <w:r w:rsidRPr="000548D9">
        <w:rPr>
          <w:rFonts w:ascii="Times New Roman" w:hAnsi="Times New Roman" w:cs="Times New Roman"/>
          <w:sz w:val="24"/>
          <w:szCs w:val="24"/>
        </w:rPr>
        <w:t>Общината/районът на община възлага УОИИ след решение на Общинския съвет за определяне на изпълнителя/доставчика на услугите.</w:t>
      </w:r>
    </w:p>
    <w:p w:rsidR="00F334A5" w:rsidRPr="000548D9" w:rsidRDefault="000548D9" w:rsidP="000548D9">
      <w:pPr>
        <w:spacing w:after="0" w:line="240" w:lineRule="auto"/>
        <w:ind w:right="278" w:firstLine="709"/>
        <w:jc w:val="both"/>
        <w:rPr>
          <w:rStyle w:val="Heading4Spacing3pt"/>
          <w:rFonts w:eastAsiaTheme="minorHAnsi"/>
          <w:b w:val="0"/>
          <w:bCs w:val="0"/>
          <w:color w:val="auto"/>
          <w:spacing w:val="0"/>
          <w:shd w:val="clear" w:color="auto" w:fill="auto"/>
          <w:lang w:eastAsia="en-US" w:bidi="ar-SA"/>
        </w:rPr>
      </w:pPr>
      <w:r w:rsidRPr="000548D9">
        <w:rPr>
          <w:rFonts w:ascii="Times New Roman" w:hAnsi="Times New Roman" w:cs="Times New Roman"/>
          <w:sz w:val="24"/>
          <w:szCs w:val="24"/>
        </w:rPr>
        <w:t xml:space="preserve">Въз основа на гореизложеното и на основание чл. 21, ал. 1, т. 23 от Закона за местното самоуправление и местната администрация, предлагам </w:t>
      </w:r>
      <w:r w:rsidR="00D37459" w:rsidRPr="000548D9">
        <w:rPr>
          <w:rFonts w:ascii="Times New Roman" w:hAnsi="Times New Roman" w:cs="Times New Roman"/>
          <w:sz w:val="24"/>
          <w:szCs w:val="24"/>
        </w:rPr>
        <w:t>Общински съвет Гурково</w:t>
      </w:r>
      <w:r w:rsidR="00F334A5" w:rsidRPr="000548D9">
        <w:rPr>
          <w:rFonts w:ascii="Times New Roman" w:hAnsi="Times New Roman" w:cs="Times New Roman"/>
          <w:sz w:val="24"/>
          <w:szCs w:val="24"/>
        </w:rPr>
        <w:t xml:space="preserve"> да вземе следното</w:t>
      </w:r>
      <w:bookmarkStart w:id="1" w:name="bookmark7"/>
    </w:p>
    <w:p w:rsidR="00D37459" w:rsidRPr="000548D9" w:rsidRDefault="00D37459" w:rsidP="00F334A5">
      <w:pPr>
        <w:pStyle w:val="Heading40"/>
        <w:keepNext/>
        <w:keepLines/>
        <w:shd w:val="clear" w:color="auto" w:fill="auto"/>
        <w:spacing w:after="230" w:line="266" w:lineRule="exact"/>
        <w:ind w:left="3720"/>
        <w:jc w:val="left"/>
        <w:rPr>
          <w:rStyle w:val="Heading4Spacing3pt"/>
        </w:rPr>
      </w:pPr>
    </w:p>
    <w:p w:rsidR="000548D9" w:rsidRDefault="000548D9" w:rsidP="00F334A5">
      <w:pPr>
        <w:pStyle w:val="Heading40"/>
        <w:keepNext/>
        <w:keepLines/>
        <w:shd w:val="clear" w:color="auto" w:fill="auto"/>
        <w:spacing w:after="230" w:line="266" w:lineRule="exact"/>
        <w:ind w:left="3720"/>
        <w:jc w:val="left"/>
        <w:rPr>
          <w:rStyle w:val="Heading4Spacing3pt"/>
        </w:rPr>
      </w:pPr>
    </w:p>
    <w:p w:rsidR="00F334A5" w:rsidRPr="000548D9" w:rsidRDefault="00D37459" w:rsidP="00F334A5">
      <w:pPr>
        <w:pStyle w:val="Heading40"/>
        <w:keepNext/>
        <w:keepLines/>
        <w:shd w:val="clear" w:color="auto" w:fill="auto"/>
        <w:spacing w:after="230" w:line="266" w:lineRule="exact"/>
        <w:ind w:left="3720"/>
        <w:jc w:val="left"/>
        <w:rPr>
          <w:sz w:val="24"/>
          <w:szCs w:val="24"/>
        </w:rPr>
      </w:pPr>
      <w:r w:rsidRPr="000548D9">
        <w:rPr>
          <w:rStyle w:val="Heading4Spacing3pt"/>
        </w:rPr>
        <w:t>РЕШЕНИЕ</w:t>
      </w:r>
      <w:r w:rsidR="00F334A5" w:rsidRPr="000548D9">
        <w:rPr>
          <w:rStyle w:val="Heading4Spacing3pt"/>
        </w:rPr>
        <w:t>:</w:t>
      </w:r>
      <w:bookmarkEnd w:id="1"/>
    </w:p>
    <w:p w:rsidR="00F334A5" w:rsidRPr="000548D9" w:rsidRDefault="00F334A5" w:rsidP="00F334A5">
      <w:pPr>
        <w:pStyle w:val="Heading40"/>
        <w:keepNext/>
        <w:keepLines/>
        <w:shd w:val="clear" w:color="auto" w:fill="auto"/>
        <w:spacing w:line="266" w:lineRule="exact"/>
        <w:ind w:left="3720"/>
        <w:jc w:val="left"/>
        <w:rPr>
          <w:sz w:val="24"/>
          <w:szCs w:val="24"/>
        </w:rPr>
      </w:pPr>
    </w:p>
    <w:p w:rsidR="000548D9" w:rsidRPr="000548D9" w:rsidRDefault="000548D9" w:rsidP="000548D9">
      <w:pPr>
        <w:pStyle w:val="a5"/>
        <w:ind w:left="0" w:firstLine="708"/>
        <w:jc w:val="both"/>
        <w:rPr>
          <w:rFonts w:ascii="Times New Roman" w:hAnsi="Times New Roman" w:cs="Times New Roman"/>
          <w:bCs/>
          <w:sz w:val="24"/>
          <w:szCs w:val="24"/>
        </w:rPr>
      </w:pPr>
      <w:r w:rsidRPr="000548D9">
        <w:rPr>
          <w:rFonts w:ascii="Times New Roman" w:hAnsi="Times New Roman" w:cs="Times New Roman"/>
          <w:bCs/>
          <w:sz w:val="24"/>
          <w:szCs w:val="24"/>
        </w:rPr>
        <w:t>1. Дава съгласие Община Гурково да подаде проектно предложение по процедура BG05SFPR002-2.012 „Иновативни здравно – социални услуги“, финансирана по  Програма „Развитие на човешките ресурси“ 2021-2027 г.</w:t>
      </w:r>
    </w:p>
    <w:p w:rsidR="000548D9" w:rsidRPr="000548D9" w:rsidRDefault="000548D9" w:rsidP="000548D9">
      <w:pPr>
        <w:pStyle w:val="a5"/>
        <w:ind w:left="0" w:firstLine="708"/>
        <w:jc w:val="both"/>
        <w:rPr>
          <w:rFonts w:ascii="Times New Roman" w:hAnsi="Times New Roman" w:cs="Times New Roman"/>
          <w:bCs/>
          <w:sz w:val="24"/>
          <w:szCs w:val="24"/>
        </w:rPr>
      </w:pPr>
      <w:r w:rsidRPr="000548D9">
        <w:rPr>
          <w:rFonts w:ascii="Times New Roman" w:hAnsi="Times New Roman" w:cs="Times New Roman"/>
          <w:bCs/>
          <w:sz w:val="24"/>
          <w:szCs w:val="24"/>
        </w:rPr>
        <w:t xml:space="preserve">2. Възлага на кмета на Община Гурково да извърши всички необходими правни и фактически действия по възлагане на услуга от общ икономически интерес от настоящото Решение, издавайки Заповед /Акт за възлагане/ на отдел „Хуманитарни дейности, общинска собственост и екология“ в Община Гурково, в рамките на процедура BG05SFPR002-2.012 „Иновативни здравно – социални услуги“, финансирана по Програма „Развитие на човешките ресурси“ 2021-2027, като актът следва да съдържа необходимите реквизити, съгласно чл. 4 от Решение на Комисията от 20 декември 2011 </w:t>
      </w:r>
      <w:r w:rsidRPr="000548D9">
        <w:rPr>
          <w:rFonts w:ascii="Times New Roman" w:hAnsi="Times New Roman" w:cs="Times New Roman"/>
          <w:bCs/>
          <w:sz w:val="24"/>
          <w:szCs w:val="24"/>
        </w:rPr>
        <w:lastRenderedPageBreak/>
        <w:t>година относно прилагането на чл.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за период до 31.12.2027г.</w:t>
      </w:r>
    </w:p>
    <w:p w:rsidR="000548D9" w:rsidRPr="000548D9" w:rsidRDefault="000548D9" w:rsidP="000548D9">
      <w:pPr>
        <w:pStyle w:val="a5"/>
        <w:ind w:left="0" w:firstLine="708"/>
        <w:jc w:val="both"/>
        <w:rPr>
          <w:rFonts w:ascii="Times New Roman" w:hAnsi="Times New Roman" w:cs="Times New Roman"/>
          <w:bCs/>
          <w:sz w:val="24"/>
          <w:szCs w:val="24"/>
        </w:rPr>
      </w:pPr>
      <w:r w:rsidRPr="000548D9">
        <w:rPr>
          <w:rFonts w:ascii="Times New Roman" w:hAnsi="Times New Roman" w:cs="Times New Roman"/>
          <w:bCs/>
          <w:sz w:val="24"/>
          <w:szCs w:val="24"/>
        </w:rPr>
        <w:t>3. Предоставяните по проекта интегрирани социално-здравни услуги да се ползват от потребителите без заплащане на такса.</w:t>
      </w:r>
    </w:p>
    <w:p w:rsidR="00934A58" w:rsidRPr="000548D9" w:rsidRDefault="00934A58" w:rsidP="00934A58">
      <w:pPr>
        <w:pStyle w:val="Bodytext20"/>
        <w:shd w:val="clear" w:color="auto" w:fill="auto"/>
        <w:tabs>
          <w:tab w:val="left" w:pos="313"/>
        </w:tabs>
        <w:spacing w:after="0" w:line="240" w:lineRule="auto"/>
      </w:pPr>
    </w:p>
    <w:p w:rsidR="00934A58" w:rsidRDefault="00934A58" w:rsidP="002F1F0E">
      <w:pPr>
        <w:spacing w:after="0" w:line="240" w:lineRule="auto"/>
        <w:jc w:val="both"/>
        <w:rPr>
          <w:rFonts w:ascii="Times New Roman" w:eastAsia="Times New Roman" w:hAnsi="Times New Roman" w:cs="Times New Roman"/>
          <w:b/>
          <w:sz w:val="24"/>
          <w:szCs w:val="24"/>
        </w:rPr>
      </w:pPr>
    </w:p>
    <w:p w:rsidR="002F1F0E" w:rsidRPr="002F1F0E" w:rsidRDefault="002F1F0E" w:rsidP="002F1F0E">
      <w:pPr>
        <w:spacing w:after="0" w:line="240" w:lineRule="auto"/>
        <w:jc w:val="both"/>
        <w:rPr>
          <w:rFonts w:ascii="Times New Roman" w:eastAsia="Times New Roman" w:hAnsi="Times New Roman" w:cs="Times New Roman"/>
          <w:b/>
          <w:sz w:val="24"/>
          <w:szCs w:val="24"/>
          <w:lang w:val="en-US"/>
        </w:rPr>
      </w:pPr>
      <w:r w:rsidRPr="002F1F0E">
        <w:rPr>
          <w:rFonts w:ascii="Times New Roman" w:eastAsia="Times New Roman" w:hAnsi="Times New Roman" w:cs="Times New Roman"/>
          <w:b/>
          <w:sz w:val="24"/>
          <w:szCs w:val="24"/>
          <w:lang w:val="en-US"/>
        </w:rPr>
        <w:t>ВНОСИТЕЛ:</w:t>
      </w:r>
    </w:p>
    <w:p w:rsidR="002F1F0E" w:rsidRPr="002F1F0E" w:rsidRDefault="002F1F0E" w:rsidP="002F1F0E">
      <w:pPr>
        <w:spacing w:after="0" w:line="240" w:lineRule="auto"/>
        <w:jc w:val="both"/>
        <w:rPr>
          <w:rFonts w:ascii="Times New Roman" w:eastAsia="Times New Roman" w:hAnsi="Times New Roman" w:cs="Times New Roman"/>
          <w:b/>
          <w:sz w:val="24"/>
          <w:szCs w:val="24"/>
          <w:lang w:val="en-US"/>
        </w:rPr>
      </w:pPr>
    </w:p>
    <w:p w:rsidR="002F1F0E" w:rsidRPr="002F1F0E" w:rsidRDefault="002F1F0E" w:rsidP="002F1F0E">
      <w:pPr>
        <w:spacing w:after="0" w:line="240" w:lineRule="auto"/>
        <w:jc w:val="both"/>
        <w:rPr>
          <w:rFonts w:ascii="Times New Roman" w:eastAsia="Times New Roman" w:hAnsi="Times New Roman" w:cs="Times New Roman"/>
          <w:b/>
          <w:sz w:val="24"/>
          <w:szCs w:val="24"/>
          <w:lang w:val="en-US"/>
        </w:rPr>
      </w:pPr>
      <w:r w:rsidRPr="002F1F0E">
        <w:rPr>
          <w:rFonts w:ascii="Times New Roman" w:eastAsia="Times New Roman" w:hAnsi="Times New Roman" w:cs="Times New Roman"/>
          <w:b/>
          <w:sz w:val="24"/>
          <w:szCs w:val="24"/>
          <w:lang w:val="en-US"/>
        </w:rPr>
        <w:t>КЪНЧО ПАПАЗОВ</w:t>
      </w:r>
    </w:p>
    <w:p w:rsidR="002F1F0E" w:rsidRPr="002F1F0E" w:rsidRDefault="002F1F0E" w:rsidP="002F1F0E">
      <w:pPr>
        <w:spacing w:after="0" w:line="240" w:lineRule="auto"/>
        <w:jc w:val="both"/>
        <w:rPr>
          <w:rFonts w:ascii="Times New Roman" w:eastAsia="Times New Roman" w:hAnsi="Times New Roman" w:cs="Times New Roman"/>
          <w:b/>
          <w:sz w:val="24"/>
          <w:szCs w:val="24"/>
          <w:lang w:val="en-US"/>
        </w:rPr>
      </w:pPr>
      <w:proofErr w:type="spellStart"/>
      <w:r w:rsidRPr="002F1F0E">
        <w:rPr>
          <w:rFonts w:ascii="Times New Roman" w:eastAsia="Times New Roman" w:hAnsi="Times New Roman" w:cs="Times New Roman"/>
          <w:b/>
          <w:sz w:val="24"/>
          <w:szCs w:val="24"/>
          <w:lang w:val="en-US"/>
        </w:rPr>
        <w:t>Кмет</w:t>
      </w:r>
      <w:proofErr w:type="spellEnd"/>
      <w:r w:rsidR="00934A58">
        <w:rPr>
          <w:rFonts w:ascii="Times New Roman" w:eastAsia="Times New Roman" w:hAnsi="Times New Roman" w:cs="Times New Roman"/>
          <w:b/>
          <w:sz w:val="24"/>
          <w:szCs w:val="24"/>
        </w:rPr>
        <w:t xml:space="preserve"> </w:t>
      </w:r>
      <w:proofErr w:type="spellStart"/>
      <w:r w:rsidRPr="002F1F0E">
        <w:rPr>
          <w:rFonts w:ascii="Times New Roman" w:eastAsia="Times New Roman" w:hAnsi="Times New Roman" w:cs="Times New Roman"/>
          <w:b/>
          <w:sz w:val="24"/>
          <w:szCs w:val="24"/>
          <w:lang w:val="en-US"/>
        </w:rPr>
        <w:t>на</w:t>
      </w:r>
      <w:proofErr w:type="spellEnd"/>
      <w:r w:rsidR="00934A58">
        <w:rPr>
          <w:rFonts w:ascii="Times New Roman" w:eastAsia="Times New Roman" w:hAnsi="Times New Roman" w:cs="Times New Roman"/>
          <w:b/>
          <w:sz w:val="24"/>
          <w:szCs w:val="24"/>
        </w:rPr>
        <w:t xml:space="preserve"> </w:t>
      </w:r>
      <w:proofErr w:type="spellStart"/>
      <w:r w:rsidRPr="002F1F0E">
        <w:rPr>
          <w:rFonts w:ascii="Times New Roman" w:eastAsia="Times New Roman" w:hAnsi="Times New Roman" w:cs="Times New Roman"/>
          <w:b/>
          <w:sz w:val="24"/>
          <w:szCs w:val="24"/>
          <w:lang w:val="en-US"/>
        </w:rPr>
        <w:t>Община</w:t>
      </w:r>
      <w:proofErr w:type="spellEnd"/>
      <w:r w:rsidR="00BC1662">
        <w:rPr>
          <w:rFonts w:ascii="Times New Roman" w:eastAsia="Times New Roman" w:hAnsi="Times New Roman" w:cs="Times New Roman"/>
          <w:b/>
          <w:sz w:val="24"/>
          <w:szCs w:val="24"/>
        </w:rPr>
        <w:t xml:space="preserve"> </w:t>
      </w:r>
      <w:proofErr w:type="spellStart"/>
      <w:r w:rsidRPr="002F1F0E">
        <w:rPr>
          <w:rFonts w:ascii="Times New Roman" w:eastAsia="Times New Roman" w:hAnsi="Times New Roman" w:cs="Times New Roman"/>
          <w:b/>
          <w:sz w:val="24"/>
          <w:szCs w:val="24"/>
          <w:lang w:val="en-US"/>
        </w:rPr>
        <w:t>Гурково</w:t>
      </w:r>
      <w:proofErr w:type="spellEnd"/>
    </w:p>
    <w:p w:rsidR="002F1F0E" w:rsidRPr="002F1F0E" w:rsidRDefault="002F1F0E" w:rsidP="002F1F0E">
      <w:pPr>
        <w:spacing w:after="0" w:line="240" w:lineRule="auto"/>
        <w:jc w:val="both"/>
        <w:rPr>
          <w:rFonts w:ascii="Times New Roman" w:eastAsia="Times New Roman" w:hAnsi="Times New Roman" w:cs="Times New Roman"/>
          <w:b/>
          <w:sz w:val="24"/>
          <w:szCs w:val="24"/>
          <w:lang w:val="en-US"/>
        </w:rPr>
      </w:pPr>
    </w:p>
    <w:p w:rsidR="00934A58" w:rsidRDefault="00934A58" w:rsidP="002F1F0E">
      <w:pPr>
        <w:spacing w:after="0" w:line="240" w:lineRule="auto"/>
        <w:jc w:val="both"/>
        <w:rPr>
          <w:rFonts w:ascii="Times New Roman" w:eastAsia="Times New Roman" w:hAnsi="Times New Roman" w:cs="Times New Roman"/>
          <w:bCs/>
          <w:szCs w:val="24"/>
        </w:rPr>
      </w:pPr>
    </w:p>
    <w:p w:rsidR="00934A58" w:rsidRDefault="00934A58" w:rsidP="002F1F0E">
      <w:pPr>
        <w:spacing w:after="0" w:line="240" w:lineRule="auto"/>
        <w:jc w:val="both"/>
        <w:rPr>
          <w:rFonts w:ascii="Times New Roman" w:eastAsia="Times New Roman" w:hAnsi="Times New Roman" w:cs="Times New Roman"/>
          <w:bCs/>
          <w:szCs w:val="24"/>
        </w:rPr>
      </w:pPr>
    </w:p>
    <w:p w:rsidR="00AE2382" w:rsidRDefault="00AE2382" w:rsidP="002F1F0E">
      <w:pPr>
        <w:spacing w:after="0" w:line="240" w:lineRule="auto"/>
        <w:jc w:val="both"/>
        <w:rPr>
          <w:rFonts w:ascii="Times New Roman" w:eastAsia="Times New Roman" w:hAnsi="Times New Roman" w:cs="Times New Roman"/>
          <w:bCs/>
          <w:sz w:val="24"/>
          <w:szCs w:val="24"/>
        </w:rPr>
      </w:pPr>
    </w:p>
    <w:p w:rsidR="00AE2382" w:rsidRDefault="00AE2382" w:rsidP="002F1F0E">
      <w:pPr>
        <w:spacing w:after="0" w:line="240" w:lineRule="auto"/>
        <w:jc w:val="both"/>
        <w:rPr>
          <w:rFonts w:ascii="Times New Roman" w:eastAsia="Times New Roman" w:hAnsi="Times New Roman" w:cs="Times New Roman"/>
          <w:bCs/>
          <w:sz w:val="24"/>
          <w:szCs w:val="24"/>
        </w:rPr>
      </w:pPr>
    </w:p>
    <w:p w:rsidR="00AE2382" w:rsidRPr="00AE2382" w:rsidRDefault="00AE2382" w:rsidP="002F1F0E">
      <w:pPr>
        <w:spacing w:after="0" w:line="240" w:lineRule="auto"/>
        <w:jc w:val="both"/>
        <w:rPr>
          <w:rFonts w:ascii="Times New Roman" w:eastAsia="Times New Roman" w:hAnsi="Times New Roman" w:cs="Times New Roman"/>
          <w:bCs/>
          <w:sz w:val="24"/>
          <w:szCs w:val="24"/>
        </w:rPr>
      </w:pPr>
      <w:bookmarkStart w:id="2" w:name="_GoBack"/>
      <w:bookmarkEnd w:id="2"/>
    </w:p>
    <w:p w:rsidR="002F1F0E" w:rsidRDefault="00934A58">
      <w:r>
        <w:t>РД</w:t>
      </w:r>
    </w:p>
    <w:sectPr w:rsidR="002F1F0E" w:rsidSect="00AE595D">
      <w:pgSz w:w="11906" w:h="16838"/>
      <w:pgMar w:top="993" w:right="1417" w:bottom="141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D7EBA"/>
    <w:multiLevelType w:val="multilevel"/>
    <w:tmpl w:val="0C7C5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3C71C8"/>
    <w:multiLevelType w:val="multilevel"/>
    <w:tmpl w:val="B36820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E01AB4"/>
    <w:multiLevelType w:val="multilevel"/>
    <w:tmpl w:val="658AEF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62C49"/>
    <w:rsid w:val="000207E7"/>
    <w:rsid w:val="00052C84"/>
    <w:rsid w:val="000548D9"/>
    <w:rsid w:val="00084D1C"/>
    <w:rsid w:val="001C1EDE"/>
    <w:rsid w:val="00293D98"/>
    <w:rsid w:val="002F1F0E"/>
    <w:rsid w:val="00367519"/>
    <w:rsid w:val="00473361"/>
    <w:rsid w:val="00487F08"/>
    <w:rsid w:val="0053028C"/>
    <w:rsid w:val="00657A98"/>
    <w:rsid w:val="006623D6"/>
    <w:rsid w:val="006A5973"/>
    <w:rsid w:val="006B6823"/>
    <w:rsid w:val="00762C49"/>
    <w:rsid w:val="0079646F"/>
    <w:rsid w:val="008F608F"/>
    <w:rsid w:val="00934A58"/>
    <w:rsid w:val="009E3A45"/>
    <w:rsid w:val="00AE2382"/>
    <w:rsid w:val="00AE595D"/>
    <w:rsid w:val="00B921E1"/>
    <w:rsid w:val="00BC1662"/>
    <w:rsid w:val="00CE2438"/>
    <w:rsid w:val="00D37459"/>
    <w:rsid w:val="00E1167E"/>
    <w:rsid w:val="00E86327"/>
    <w:rsid w:val="00F334A5"/>
    <w:rsid w:val="00FA570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3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1F0E"/>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2F1F0E"/>
    <w:rPr>
      <w:rFonts w:ascii="Tahoma" w:hAnsi="Tahoma" w:cs="Tahoma"/>
      <w:sz w:val="16"/>
      <w:szCs w:val="16"/>
    </w:rPr>
  </w:style>
  <w:style w:type="paragraph" w:customStyle="1" w:styleId="Default">
    <w:name w:val="Default"/>
    <w:rsid w:val="002F1F0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customStyle="1" w:styleId="Heading4">
    <w:name w:val="Heading #4_"/>
    <w:basedOn w:val="a0"/>
    <w:link w:val="Heading40"/>
    <w:rsid w:val="00F334A5"/>
    <w:rPr>
      <w:rFonts w:ascii="Times New Roman" w:eastAsia="Times New Roman" w:hAnsi="Times New Roman" w:cs="Times New Roman"/>
      <w:b/>
      <w:bCs/>
      <w:shd w:val="clear" w:color="auto" w:fill="FFFFFF"/>
    </w:rPr>
  </w:style>
  <w:style w:type="character" w:customStyle="1" w:styleId="Bodytext2">
    <w:name w:val="Body text (2)_"/>
    <w:basedOn w:val="a0"/>
    <w:link w:val="Bodytext20"/>
    <w:rsid w:val="00F334A5"/>
    <w:rPr>
      <w:rFonts w:ascii="Times New Roman" w:eastAsia="Times New Roman" w:hAnsi="Times New Roman" w:cs="Times New Roman"/>
      <w:shd w:val="clear" w:color="auto" w:fill="FFFFFF"/>
    </w:rPr>
  </w:style>
  <w:style w:type="character" w:customStyle="1" w:styleId="Bodytext2Bold">
    <w:name w:val="Body text (2) + Bold"/>
    <w:basedOn w:val="Bodytext2"/>
    <w:rsid w:val="00F334A5"/>
    <w:rPr>
      <w:b/>
      <w:bCs/>
      <w:color w:val="000000"/>
      <w:spacing w:val="0"/>
      <w:w w:val="100"/>
      <w:position w:val="0"/>
      <w:sz w:val="24"/>
      <w:szCs w:val="24"/>
      <w:lang w:val="bg-BG" w:eastAsia="bg-BG" w:bidi="bg-BG"/>
    </w:rPr>
  </w:style>
  <w:style w:type="character" w:customStyle="1" w:styleId="Heading4Spacing3pt">
    <w:name w:val="Heading #4 + Spacing 3 pt"/>
    <w:basedOn w:val="Heading4"/>
    <w:rsid w:val="00F334A5"/>
    <w:rPr>
      <w:color w:val="000000"/>
      <w:spacing w:val="60"/>
      <w:w w:val="100"/>
      <w:position w:val="0"/>
      <w:sz w:val="24"/>
      <w:szCs w:val="24"/>
      <w:lang w:val="bg-BG" w:eastAsia="bg-BG" w:bidi="bg-BG"/>
    </w:rPr>
  </w:style>
  <w:style w:type="paragraph" w:customStyle="1" w:styleId="Heading40">
    <w:name w:val="Heading #4"/>
    <w:basedOn w:val="a"/>
    <w:link w:val="Heading4"/>
    <w:rsid w:val="00F334A5"/>
    <w:pPr>
      <w:widowControl w:val="0"/>
      <w:shd w:val="clear" w:color="auto" w:fill="FFFFFF"/>
      <w:spacing w:after="0" w:line="278" w:lineRule="exact"/>
      <w:jc w:val="both"/>
      <w:outlineLvl w:val="3"/>
    </w:pPr>
    <w:rPr>
      <w:rFonts w:ascii="Times New Roman" w:eastAsia="Times New Roman" w:hAnsi="Times New Roman" w:cs="Times New Roman"/>
      <w:b/>
      <w:bCs/>
    </w:rPr>
  </w:style>
  <w:style w:type="paragraph" w:customStyle="1" w:styleId="Bodytext20">
    <w:name w:val="Body text (2)"/>
    <w:basedOn w:val="a"/>
    <w:link w:val="Bodytext2"/>
    <w:rsid w:val="00F334A5"/>
    <w:pPr>
      <w:widowControl w:val="0"/>
      <w:shd w:val="clear" w:color="auto" w:fill="FFFFFF"/>
      <w:spacing w:after="520" w:line="278" w:lineRule="exact"/>
      <w:jc w:val="both"/>
    </w:pPr>
    <w:rPr>
      <w:rFonts w:ascii="Times New Roman" w:eastAsia="Times New Roman" w:hAnsi="Times New Roman" w:cs="Times New Roman"/>
    </w:rPr>
  </w:style>
  <w:style w:type="paragraph" w:styleId="a5">
    <w:name w:val="List Paragraph"/>
    <w:basedOn w:val="a"/>
    <w:link w:val="a6"/>
    <w:uiPriority w:val="34"/>
    <w:qFormat/>
    <w:rsid w:val="00657A98"/>
    <w:pPr>
      <w:ind w:left="720"/>
      <w:contextualSpacing/>
    </w:pPr>
  </w:style>
  <w:style w:type="character" w:customStyle="1" w:styleId="2">
    <w:name w:val="Основен текст (2)_"/>
    <w:basedOn w:val="a0"/>
    <w:link w:val="20"/>
    <w:rsid w:val="00934A58"/>
    <w:rPr>
      <w:rFonts w:ascii="Times New Roman" w:eastAsia="Times New Roman" w:hAnsi="Times New Roman" w:cs="Times New Roman"/>
      <w:shd w:val="clear" w:color="auto" w:fill="FFFFFF"/>
    </w:rPr>
  </w:style>
  <w:style w:type="paragraph" w:customStyle="1" w:styleId="20">
    <w:name w:val="Основен текст (2)"/>
    <w:basedOn w:val="a"/>
    <w:link w:val="2"/>
    <w:rsid w:val="00934A58"/>
    <w:pPr>
      <w:widowControl w:val="0"/>
      <w:shd w:val="clear" w:color="auto" w:fill="FFFFFF"/>
      <w:spacing w:after="0" w:line="274" w:lineRule="exact"/>
      <w:jc w:val="both"/>
    </w:pPr>
    <w:rPr>
      <w:rFonts w:ascii="Times New Roman" w:eastAsia="Times New Roman" w:hAnsi="Times New Roman" w:cs="Times New Roman"/>
    </w:rPr>
  </w:style>
  <w:style w:type="character" w:customStyle="1" w:styleId="a6">
    <w:name w:val="Списък на абзаци Знак"/>
    <w:link w:val="a5"/>
    <w:uiPriority w:val="34"/>
    <w:locked/>
    <w:rsid w:val="000548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1F0E"/>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2F1F0E"/>
    <w:rPr>
      <w:rFonts w:ascii="Tahoma" w:hAnsi="Tahoma" w:cs="Tahoma"/>
      <w:sz w:val="16"/>
      <w:szCs w:val="16"/>
    </w:rPr>
  </w:style>
  <w:style w:type="paragraph" w:customStyle="1" w:styleId="Default">
    <w:name w:val="Default"/>
    <w:rsid w:val="002F1F0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3</Pages>
  <Words>688</Words>
  <Characters>3928</Characters>
  <Application>Microsoft Office Word</Application>
  <DocSecurity>0</DocSecurity>
  <Lines>32</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ObSavet</dc:creator>
  <cp:lastModifiedBy>Rumiana</cp:lastModifiedBy>
  <cp:revision>22</cp:revision>
  <cp:lastPrinted>2025-04-16T13:30:00Z</cp:lastPrinted>
  <dcterms:created xsi:type="dcterms:W3CDTF">2025-04-14T06:33:00Z</dcterms:created>
  <dcterms:modified xsi:type="dcterms:W3CDTF">2025-04-16T13:30:00Z</dcterms:modified>
</cp:coreProperties>
</file>